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14:paraId="3C6034FD" w14:textId="14E14074" w:rsidR="00BF07C3" w:rsidRPr="00374953" w:rsidRDefault="00BF07C3" w:rsidP="5F636131">
      <w:pPr>
        <w:spacing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Negotiated Bid - </w:t>
      </w:r>
      <w:r w:rsidR="7FE024C7" w:rsidRPr="5F636131">
        <w:rPr>
          <w:rFonts w:asciiTheme="minorHAnsi" w:hAnsiTheme="minorHAnsi" w:cstheme="minorBidi"/>
          <w:b/>
          <w:bCs/>
          <w:sz w:val="28"/>
          <w:szCs w:val="28"/>
        </w:rPr>
        <w:t>PO</w:t>
      </w:r>
    </w:p>
    <w:p w14:paraId="3A5A012F" w14:textId="1870985C" w:rsidR="0009502C" w:rsidRPr="00374953" w:rsidRDefault="00EE1BA9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ATTACHMENT </w:t>
      </w:r>
      <w:r w:rsidR="00775529" w:rsidRPr="5F636131">
        <w:rPr>
          <w:rFonts w:asciiTheme="minorHAnsi" w:hAnsiTheme="minorHAnsi" w:cstheme="minorBidi"/>
          <w:b/>
          <w:bCs/>
          <w:sz w:val="28"/>
          <w:szCs w:val="28"/>
        </w:rPr>
        <w:t>F</w:t>
      </w:r>
    </w:p>
    <w:p w14:paraId="3C43D656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4BC303F1" w:rsidR="002A351E" w:rsidRPr="00374953" w:rsidRDefault="001D1CD7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  <w:ins w:id="0" w:author="John Moran" w:date="2024-12-05T10:15:00Z" w16du:dateUtc="2024-12-05T15:15:00Z">
              <w:r>
                <w:rPr>
                  <w:rFonts w:asciiTheme="minorHAnsi" w:hAnsiTheme="minorHAnsi" w:cstheme="minorBidi"/>
                  <w:b/>
                  <w:bCs/>
                  <w:sz w:val="28"/>
                  <w:szCs w:val="28"/>
                </w:rPr>
                <w:t>AMERICAN DIVING SUP</w:t>
              </w:r>
            </w:ins>
            <w:ins w:id="1" w:author="John Moran" w:date="2024-12-05T10:16:00Z" w16du:dateUtc="2024-12-05T15:16:00Z">
              <w:r>
                <w:rPr>
                  <w:rFonts w:asciiTheme="minorHAnsi" w:hAnsiTheme="minorHAnsi" w:cstheme="minorBidi"/>
                  <w:b/>
                  <w:bCs/>
                  <w:sz w:val="28"/>
                  <w:szCs w:val="28"/>
                </w:rPr>
                <w:t>PLY LLC</w:t>
              </w:r>
            </w:ins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F86AE58" w:rsidR="00737375" w:rsidRPr="00374953" w:rsidRDefault="00087E66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" w:author="John Moran" w:date="2024-12-05T10:16:00Z" w16du:dateUtc="2024-12-05T15:16:00Z">
                  <w:r w:rsidR="001D1CD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3" w:author="John Moran" w:date="2024-12-05T10:16:00Z" w16du:dateUtc="2024-12-05T15:16:00Z">
                  <w:r w:rsidR="00737375" w:rsidRPr="00374953" w:rsidDel="001D1CD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15DC5F36" w:rsidR="00737375" w:rsidRPr="00374953" w:rsidRDefault="00087E66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4" w:author="John Moran" w:date="2024-12-05T10:16:00Z" w16du:dateUtc="2024-12-05T15:16:00Z">
                  <w:r w:rsidR="001D1CD7">
                    <w:rPr>
                      <w:rFonts w:ascii="MS Gothic" w:eastAsia="MS Gothic" w:hAnsi="MS Gothic" w:cstheme="minorBidi" w:hint="eastAsia"/>
                    </w:rPr>
                    <w:t>☒</w:t>
                  </w:r>
                </w:ins>
                <w:del w:id="5" w:author="John Moran" w:date="2024-12-05T10:16:00Z" w16du:dateUtc="2024-12-05T15:16:00Z">
                  <w:r w:rsidR="001D1CD7" w:rsidDel="001D1CD7">
                    <w:rPr>
                      <w:rFonts w:ascii="MS Gothic" w:eastAsia="MS Gothic" w:hAnsi="MS Gothic" w:cstheme="minorBidi" w:hint="eastAsia"/>
                    </w:rPr>
                    <w:delText>☐</w:delText>
                  </w:r>
                </w:del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ADA0A65" w:rsidR="00737375" w:rsidRPr="00374953" w:rsidRDefault="00087E66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6" w:author="John Moran" w:date="2024-12-05T10:45:00Z" w16du:dateUtc="2024-12-05T15:45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7" w:author="John Moran" w:date="2024-12-05T10:45:00Z" w16du:dateUtc="2024-12-05T15:45:00Z">
                  <w:r w:rsidR="00737375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B3FDF32" w:rsidR="00737375" w:rsidRPr="00374953" w:rsidRDefault="00087E66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8" w:author="John Moran" w:date="2024-12-05T10:50:00Z" w16du:dateUtc="2024-12-05T15:50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9" w:author="John Moran" w:date="2024-12-05T10:50:00Z" w16du:dateUtc="2024-12-05T15:50:00Z">
                  <w:r w:rsidR="00737375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C23CC37" w:rsidR="00737375" w:rsidRPr="00374953" w:rsidRDefault="00087E66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0" w:author="John Moran" w:date="2024-12-05T10:52:00Z" w16du:dateUtc="2024-12-05T15:52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1" w:author="John Moran" w:date="2024-12-05T10:52:00Z" w16du:dateUtc="2024-12-05T15:52:00Z">
                  <w:r w:rsidR="00737375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02F9E77" w:rsidR="00737375" w:rsidRPr="00374953" w:rsidRDefault="00087E66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2" w:author="John Moran" w:date="2024-12-05T10:59:00Z" w16du:dateUtc="2024-12-05T15:59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3" w:author="John Moran" w:date="2024-12-05T10:59:00Z" w16du:dateUtc="2024-12-05T15:59:00Z">
                  <w:r w:rsidR="00737375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087E66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546CC3FA" w:rsidR="0034473B" w:rsidRDefault="00087E66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4" w:author="John Moran" w:date="2024-12-05T10:59:00Z" w16du:dateUtc="2024-12-05T15:59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5" w:author="John Moran" w:date="2024-12-05T10:59:00Z" w16du:dateUtc="2024-12-05T15:59:00Z">
                  <w:r w:rsidR="0034473B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087E6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12958148" w:rsidR="001276E5" w:rsidRPr="00374953" w:rsidRDefault="00087E6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6" w:author="John Moran" w:date="2024-12-05T10:59:00Z" w16du:dateUtc="2024-12-05T15:59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7" w:author="John Moran" w:date="2024-12-05T10:59:00Z" w16du:dateUtc="2024-12-05T15:59:00Z">
                  <w:r w:rsidR="001276E5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087E6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087E6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31CB22B1" w:rsidR="000A0BFB" w:rsidRPr="00374953" w:rsidRDefault="00087E6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8" w:author="John Moran" w:date="2024-12-05T10:59:00Z" w16du:dateUtc="2024-12-05T15:59:00Z">
                  <w:r w:rsidR="00DA7CC1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9" w:author="John Moran" w:date="2024-12-05T10:59:00Z" w16du:dateUtc="2024-12-05T15:59:00Z">
                  <w:r w:rsidR="000A0BFB" w:rsidRPr="00374953" w:rsidDel="00DA7CC1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087E6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6C586E84" w14:textId="0899ABA2" w:rsidR="000A0BFB" w:rsidRPr="00374953" w:rsidRDefault="00087E6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0" w:author="John Moran" w:date="2024-12-05T11:00:00Z" w16du:dateUtc="2024-12-05T16:00:00Z">
                  <w:r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1" w:author="John Moran" w:date="2024-12-05T11:00:00Z" w16du:dateUtc="2024-12-05T16:00:00Z">
                  <w:r w:rsidR="000A0BFB" w:rsidRPr="00374953" w:rsidDel="00087E66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87E66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</w:t>
            </w:r>
            <w:proofErr w:type="spellStart"/>
            <w:r w:rsidR="06E5787C" w:rsidRPr="5F636131">
              <w:rPr>
                <w:rFonts w:asciiTheme="minorHAnsi" w:hAnsiTheme="minorHAnsi" w:cstheme="minorBidi"/>
              </w:rPr>
              <w:t>Att</w:t>
            </w:r>
            <w:proofErr w:type="spellEnd"/>
            <w:r w:rsidR="06E5787C" w:rsidRPr="5F636131">
              <w:rPr>
                <w:rFonts w:asciiTheme="minorHAnsi" w:hAnsiTheme="minorHAnsi" w:cstheme="minorBidi"/>
              </w:rPr>
              <w:t xml:space="preserve">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01E1D876" w:rsidR="00A1289A" w:rsidRPr="00374953" w:rsidRDefault="00087E66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2" w:author="John Moran" w:date="2024-12-05T11:00:00Z" w16du:dateUtc="2024-12-05T16:00:00Z">
                  <w:r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3" w:author="John Moran" w:date="2024-12-05T11:00:00Z" w16du:dateUtc="2024-12-05T16:00:00Z">
                  <w:r w:rsidR="00A1289A" w:rsidRPr="00374953" w:rsidDel="00087E66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87E6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87E6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87E6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87E6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87E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87E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87E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87E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87E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87E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87E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87E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87E6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87E6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commentRangeStart w:id="24"/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  <w:commentRangeEnd w:id="24"/>
      <w:r>
        <w:rPr>
          <w:rStyle w:val="CommentReference"/>
        </w:rPr>
        <w:commentReference w:id="24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5F636131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37E5FE49" w:rsidR="00E16CD5" w:rsidRPr="00374953" w:rsidRDefault="00E16CD5" w:rsidP="3EAFEF66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5F636131">
        <w:tc>
          <w:tcPr>
            <w:tcW w:w="4312" w:type="dxa"/>
          </w:tcPr>
          <w:p w14:paraId="13720E55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5F636131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5F636131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5F636131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5F636131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5F636131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5F636131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5F636131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4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80803" w14:textId="77777777" w:rsidR="00A433DF" w:rsidRDefault="00A433DF" w:rsidP="00313F29">
      <w:r>
        <w:separator/>
      </w:r>
    </w:p>
  </w:endnote>
  <w:endnote w:type="continuationSeparator" w:id="0">
    <w:p w14:paraId="606F5197" w14:textId="77777777" w:rsidR="00A433DF" w:rsidRDefault="00A433DF" w:rsidP="00313F29">
      <w:r>
        <w:continuationSeparator/>
      </w:r>
    </w:p>
  </w:endnote>
  <w:endnote w:type="continuationNotice" w:id="1">
    <w:p w14:paraId="28286654" w14:textId="77777777" w:rsidR="00A433DF" w:rsidRDefault="00A43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21B3E" w14:textId="77777777" w:rsidR="00A433DF" w:rsidRDefault="00A433DF" w:rsidP="00313F29">
      <w:r>
        <w:separator/>
      </w:r>
    </w:p>
  </w:footnote>
  <w:footnote w:type="continuationSeparator" w:id="0">
    <w:p w14:paraId="089E84C8" w14:textId="77777777" w:rsidR="00A433DF" w:rsidRDefault="00A433DF" w:rsidP="00313F29">
      <w:r>
        <w:continuationSeparator/>
      </w:r>
    </w:p>
  </w:footnote>
  <w:footnote w:type="continuationNotice" w:id="1">
    <w:p w14:paraId="086162EA" w14:textId="77777777" w:rsidR="00A433DF" w:rsidRDefault="00A43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14:paraId="09E8BB1B" w14:textId="77777777" w:rsidTr="00A63496">
      <w:trPr>
        <w:trHeight w:val="300"/>
      </w:trPr>
      <w:tc>
        <w:tcPr>
          <w:tcW w:w="3600" w:type="dxa"/>
        </w:tcPr>
        <w:p w14:paraId="0BA53B00" w14:textId="066BC109" w:rsidR="5F636131" w:rsidRDefault="5F636131" w:rsidP="5F636131">
          <w:pPr>
            <w:pStyle w:val="Header"/>
            <w:ind w:left="-115"/>
          </w:pPr>
        </w:p>
      </w:tc>
      <w:tc>
        <w:tcPr>
          <w:tcW w:w="3600" w:type="dxa"/>
        </w:tcPr>
        <w:p w14:paraId="13971AC9" w14:textId="000480C5" w:rsidR="5F636131" w:rsidRDefault="5F636131" w:rsidP="5F636131">
          <w:pPr>
            <w:pStyle w:val="Header"/>
            <w:jc w:val="center"/>
          </w:pPr>
        </w:p>
      </w:tc>
      <w:tc>
        <w:tcPr>
          <w:tcW w:w="3600" w:type="dxa"/>
        </w:tcPr>
        <w:p w14:paraId="46A73B19" w14:textId="5813ABA8" w:rsidR="5F636131" w:rsidRDefault="5F636131" w:rsidP="5F636131">
          <w:pPr>
            <w:pStyle w:val="Header"/>
            <w:ind w:right="-115"/>
            <w:jc w:val="right"/>
          </w:pPr>
        </w:p>
      </w:tc>
    </w:tr>
  </w:tbl>
  <w:p w14:paraId="54DBFD8B" w14:textId="600131FB" w:rsidR="5F636131" w:rsidRDefault="5F636131" w:rsidP="5F6361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hn Moran">
    <w15:presenceInfo w15:providerId="Windows Live" w15:userId="bbb9b6f8602e3c39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027"/>
    <w:rsid w:val="00032CD9"/>
    <w:rsid w:val="00032CEF"/>
    <w:rsid w:val="00042F94"/>
    <w:rsid w:val="00053E31"/>
    <w:rsid w:val="00070B54"/>
    <w:rsid w:val="00072673"/>
    <w:rsid w:val="000868CA"/>
    <w:rsid w:val="00087E66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1CD7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17C5D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D56E5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3F1C"/>
    <w:rsid w:val="00CE5066"/>
    <w:rsid w:val="00CF38F4"/>
    <w:rsid w:val="00D04490"/>
    <w:rsid w:val="00D15DCA"/>
    <w:rsid w:val="00D17C64"/>
    <w:rsid w:val="00D22588"/>
    <w:rsid w:val="00D3119A"/>
    <w:rsid w:val="00D40B4D"/>
    <w:rsid w:val="00D43311"/>
    <w:rsid w:val="00D61EF4"/>
    <w:rsid w:val="00D67725"/>
    <w:rsid w:val="00D74573"/>
    <w:rsid w:val="00D7792C"/>
    <w:rsid w:val="00D93D00"/>
    <w:rsid w:val="00DA7CC1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2B1691"/>
    <w:rsid w:val="007D56E5"/>
    <w:rsid w:val="00A856E2"/>
    <w:rsid w:val="00AE12AB"/>
    <w:rsid w:val="00D3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D84DD2-F38B-4A1A-A7CE-3087AA6C4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John Moran</cp:lastModifiedBy>
  <cp:revision>2</cp:revision>
  <dcterms:created xsi:type="dcterms:W3CDTF">2024-12-05T16:01:00Z</dcterms:created>
  <dcterms:modified xsi:type="dcterms:W3CDTF">2024-12-05T16:01:00Z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